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6BC90" w14:textId="1B48FD2A" w:rsidR="00550F58" w:rsidRDefault="006E4347" w:rsidP="00550F58">
      <w:pPr>
        <w:rPr>
          <w:ins w:id="0" w:author="Steven Burchill" w:date="2014-02-23T19:28:00Z"/>
          <w:rStyle w:val="Strong"/>
          <w:rFonts w:ascii="Times New Roman" w:eastAsia="Times New Roman" w:hAnsi="Times New Roman" w:cs="Times New Roman"/>
        </w:rPr>
      </w:pPr>
      <w:del w:id="1" w:author="Steven Burchill" w:date="2014-02-23T19:37:00Z">
        <w:r w:rsidRPr="00550F58" w:rsidDel="008C3000">
          <w:rPr>
            <w:rFonts w:ascii="Times New Roman" w:eastAsia="Times New Roman" w:hAnsi="Times New Roman" w:cs="Times New Roman"/>
          </w:rPr>
          <w:delText>Here is what I have come up so far (mmc)</w:delText>
        </w:r>
        <w:r w:rsidRPr="00550F58" w:rsidDel="008C3000">
          <w:rPr>
            <w:rFonts w:ascii="Times New Roman" w:eastAsia="Times New Roman" w:hAnsi="Times New Roman" w:cs="Times New Roman"/>
          </w:rPr>
          <w:br/>
        </w:r>
        <w:r w:rsidRPr="00550F58" w:rsidDel="008C3000">
          <w:rPr>
            <w:rStyle w:val="Emphasis"/>
            <w:rFonts w:ascii="Times New Roman" w:eastAsia="Times New Roman" w:hAnsi="Times New Roman" w:cs="Times New Roman"/>
          </w:rPr>
          <w:delText>From D2L, the précis organization is:</w:delText>
        </w:r>
        <w:r w:rsidRPr="00550F58" w:rsidDel="008C3000">
          <w:rPr>
            <w:rFonts w:ascii="Times New Roman" w:eastAsia="Times New Roman" w:hAnsi="Times New Roman" w:cs="Times New Roman"/>
          </w:rPr>
          <w:br/>
        </w:r>
        <w:r w:rsidRPr="00550F58" w:rsidDel="008C3000">
          <w:rPr>
            <w:rStyle w:val="Emphasis"/>
            <w:rFonts w:ascii="Times New Roman" w:eastAsia="Times New Roman" w:hAnsi="Times New Roman" w:cs="Times New Roman"/>
          </w:rPr>
          <w:delText>1) overview of key claims in the chapter</w:delText>
        </w:r>
        <w:r w:rsidRPr="00550F58" w:rsidDel="008C3000">
          <w:rPr>
            <w:rFonts w:ascii="Times New Roman" w:eastAsia="Times New Roman" w:hAnsi="Times New Roman" w:cs="Times New Roman"/>
          </w:rPr>
          <w:br/>
        </w:r>
        <w:r w:rsidRPr="00550F58" w:rsidDel="008C3000">
          <w:rPr>
            <w:rStyle w:val="Emphasis"/>
            <w:rFonts w:ascii="Times New Roman" w:eastAsia="Times New Roman" w:hAnsi="Times New Roman" w:cs="Times New Roman"/>
          </w:rPr>
          <w:delText xml:space="preserve">2) what the chapter does and does not do well. </w:delText>
        </w:r>
        <w:r w:rsidRPr="00550F58" w:rsidDel="008C3000">
          <w:rPr>
            <w:rFonts w:ascii="Times New Roman" w:eastAsia="Times New Roman" w:hAnsi="Times New Roman" w:cs="Times New Roman"/>
          </w:rPr>
          <w:br/>
        </w:r>
        <w:r w:rsidRPr="00550F58" w:rsidDel="008C3000">
          <w:rPr>
            <w:rStyle w:val="Emphasis"/>
            <w:rFonts w:ascii="Times New Roman" w:eastAsia="Times New Roman" w:hAnsi="Times New Roman" w:cs="Times New Roman"/>
          </w:rPr>
          <w:delText xml:space="preserve">3) The extent to which the chapter connects to authentic teaching practices. </w:delText>
        </w:r>
        <w:r w:rsidRPr="00550F58" w:rsidDel="008C3000">
          <w:rPr>
            <w:rFonts w:ascii="Times New Roman" w:eastAsia="Times New Roman" w:hAnsi="Times New Roman" w:cs="Times New Roman"/>
          </w:rPr>
          <w:br/>
        </w:r>
        <w:r w:rsidRPr="00550F58" w:rsidDel="008C3000">
          <w:rPr>
            <w:rStyle w:val="Emphasis"/>
            <w:rFonts w:ascii="Times New Roman" w:eastAsia="Times New Roman" w:hAnsi="Times New Roman" w:cs="Times New Roman"/>
          </w:rPr>
          <w:delText xml:space="preserve">4) Points easily ageed among group members and those outstanding as points of difference. This is something inferred but not explicitly stated in the sample précis (Note the use of 'I" and "we" in its text). A and A+ precis will explicitly note points of consensus and difference. </w:delText>
        </w:r>
        <w:r w:rsidRPr="00550F58" w:rsidDel="008C3000">
          <w:rPr>
            <w:rFonts w:ascii="Times New Roman" w:eastAsia="Times New Roman" w:hAnsi="Times New Roman" w:cs="Times New Roman"/>
          </w:rPr>
          <w:br/>
        </w:r>
        <w:r w:rsidRPr="00550F58" w:rsidDel="008C3000">
          <w:rPr>
            <w:rStyle w:val="Emphasis"/>
            <w:rFonts w:ascii="Times New Roman" w:eastAsia="Times New Roman" w:hAnsi="Times New Roman" w:cs="Times New Roman"/>
          </w:rPr>
          <w:delText>5) A question raised about (a) one or more claims made in the chapter or (b) a question the chapter inspires.</w:delText>
        </w:r>
        <w:r w:rsidRPr="00550F58" w:rsidDel="008C3000">
          <w:rPr>
            <w:rFonts w:ascii="Times New Roman" w:eastAsia="Times New Roman" w:hAnsi="Times New Roman" w:cs="Times New Roman"/>
          </w:rPr>
          <w:br/>
        </w:r>
        <w:r w:rsidRPr="00550F58" w:rsidDel="008C3000">
          <w:rPr>
            <w:rFonts w:ascii="Times New Roman" w:eastAsia="Times New Roman" w:hAnsi="Times New Roman" w:cs="Times New Roman"/>
          </w:rPr>
          <w:br/>
        </w:r>
        <w:r w:rsidRPr="00550F58" w:rsidDel="008C3000">
          <w:rPr>
            <w:rFonts w:ascii="Times New Roman" w:eastAsia="Times New Roman" w:hAnsi="Times New Roman" w:cs="Times New Roman"/>
          </w:rPr>
          <w:br/>
        </w:r>
      </w:del>
      <w:r w:rsidRPr="00550F58">
        <w:rPr>
          <w:rStyle w:val="Strong"/>
          <w:rFonts w:ascii="Times New Roman" w:eastAsia="Times New Roman" w:hAnsi="Times New Roman" w:cs="Times New Roman"/>
        </w:rPr>
        <w:t xml:space="preserve">Group 4: </w:t>
      </w:r>
      <w:del w:id="2" w:author="Steven Burchill" w:date="2014-02-23T19:28:00Z">
        <w:r w:rsidRPr="00550F58" w:rsidDel="00550F58">
          <w:rPr>
            <w:rStyle w:val="Strong"/>
            <w:rFonts w:ascii="Times New Roman" w:eastAsia="Times New Roman" w:hAnsi="Times New Roman" w:cs="Times New Roman"/>
          </w:rPr>
          <w:delText>Carr-Chellman, A. (2010). Instructional design for teachers: Improving classroom practice: Chapter 7</w:delText>
        </w:r>
        <w:r w:rsidRPr="00550F58" w:rsidDel="00550F58">
          <w:rPr>
            <w:rFonts w:ascii="Times New Roman" w:eastAsia="Times New Roman" w:hAnsi="Times New Roman" w:cs="Times New Roman"/>
          </w:rPr>
          <w:br/>
        </w:r>
      </w:del>
      <w:r w:rsidRPr="00550F58">
        <w:rPr>
          <w:rStyle w:val="Strong"/>
          <w:rFonts w:ascii="Times New Roman" w:eastAsia="Times New Roman" w:hAnsi="Times New Roman" w:cs="Times New Roman"/>
        </w:rPr>
        <w:t>How can we integrate standards-based curriculum into the ID4T model?</w:t>
      </w:r>
    </w:p>
    <w:p w14:paraId="0C35AF51" w14:textId="329E85F4" w:rsidR="008C3000" w:rsidRDefault="006E4347" w:rsidP="00550F58">
      <w:pPr>
        <w:rPr>
          <w:ins w:id="3" w:author="Steven Burchill" w:date="2014-02-23T19:36:00Z"/>
          <w:rFonts w:ascii="Times New Roman" w:eastAsia="Times New Roman" w:hAnsi="Times New Roman" w:cs="Times New Roman"/>
        </w:rPr>
      </w:pPr>
      <w:del w:id="4" w:author="Steven Burchill" w:date="2014-02-23T19:28:00Z">
        <w:r w:rsidRPr="00550F58" w:rsidDel="00550F58">
          <w:rPr>
            <w:rStyle w:val="Strong"/>
            <w:rFonts w:ascii="Times New Roman" w:eastAsia="Times New Roman" w:hAnsi="Times New Roman" w:cs="Times New Roman"/>
          </w:rPr>
          <w:delText xml:space="preserve"> </w:delText>
        </w:r>
      </w:del>
      <w:r w:rsidRPr="00550F58">
        <w:rPr>
          <w:rFonts w:ascii="Times New Roman" w:eastAsia="Times New Roman" w:hAnsi="Times New Roman" w:cs="Times New Roman"/>
        </w:rPr>
        <w:br/>
      </w:r>
      <w:ins w:id="5" w:author="Steven Burchill" w:date="2014-02-23T19:30:00Z">
        <w:r w:rsidR="00A237A7">
          <w:rPr>
            <w:rFonts w:ascii="Times New Roman" w:eastAsia="Times New Roman" w:hAnsi="Times New Roman" w:cs="Times New Roman"/>
          </w:rPr>
          <w:t xml:space="preserve">  </w:t>
        </w:r>
      </w:ins>
      <w:r w:rsidRPr="00550F58">
        <w:rPr>
          <w:rFonts w:ascii="Times New Roman" w:eastAsia="Times New Roman" w:hAnsi="Times New Roman" w:cs="Times New Roman"/>
        </w:rPr>
        <w:t xml:space="preserve">This chapter describes </w:t>
      </w:r>
      <w:ins w:id="6" w:author="Steven Burchill" w:date="2014-02-23T19:31:00Z">
        <w:r w:rsidR="00A237A7">
          <w:rPr>
            <w:rFonts w:ascii="Times New Roman" w:eastAsia="Times New Roman" w:hAnsi="Times New Roman" w:cs="Times New Roman"/>
          </w:rPr>
          <w:t>th</w:t>
        </w:r>
        <w:r w:rsidR="00575172">
          <w:rPr>
            <w:rFonts w:ascii="Times New Roman" w:eastAsia="Times New Roman" w:hAnsi="Times New Roman" w:cs="Times New Roman"/>
          </w:rPr>
          <w:t>e standards movement in America</w:t>
        </w:r>
        <w:r w:rsidR="00A237A7">
          <w:rPr>
            <w:rFonts w:ascii="Times New Roman" w:eastAsia="Times New Roman" w:hAnsi="Times New Roman" w:cs="Times New Roman"/>
          </w:rPr>
          <w:t xml:space="preserve"> and </w:t>
        </w:r>
      </w:ins>
      <w:ins w:id="7" w:author="Steven Burchill" w:date="2014-02-23T19:33:00Z">
        <w:r w:rsidR="00A237A7">
          <w:rPr>
            <w:rFonts w:ascii="Times New Roman" w:eastAsia="Times New Roman" w:hAnsi="Times New Roman" w:cs="Times New Roman"/>
          </w:rPr>
          <w:t xml:space="preserve">offers suggestions </w:t>
        </w:r>
      </w:ins>
      <w:ins w:id="8" w:author="Steven Burchill" w:date="2014-02-23T19:41:00Z">
        <w:r w:rsidR="00825667">
          <w:rPr>
            <w:rFonts w:ascii="Times New Roman" w:eastAsia="Times New Roman" w:hAnsi="Times New Roman" w:cs="Times New Roman"/>
          </w:rPr>
          <w:t xml:space="preserve">for educators </w:t>
        </w:r>
      </w:ins>
      <w:ins w:id="9" w:author="Steven Burchill" w:date="2014-02-23T19:33:00Z">
        <w:r w:rsidR="00A237A7">
          <w:rPr>
            <w:rFonts w:ascii="Times New Roman" w:eastAsia="Times New Roman" w:hAnsi="Times New Roman" w:cs="Times New Roman"/>
          </w:rPr>
          <w:t xml:space="preserve">on </w:t>
        </w:r>
      </w:ins>
      <w:ins w:id="10" w:author="Steven Burchill" w:date="2014-02-23T19:31:00Z">
        <w:r w:rsidR="00A237A7">
          <w:rPr>
            <w:rFonts w:ascii="Times New Roman" w:eastAsia="Times New Roman" w:hAnsi="Times New Roman" w:cs="Times New Roman"/>
          </w:rPr>
          <w:t xml:space="preserve">how to utilize the ID4T model for that approach. </w:t>
        </w:r>
      </w:ins>
      <w:ins w:id="11" w:author="Steven Burchill" w:date="2014-02-23T19:32:00Z">
        <w:r w:rsidR="00A237A7">
          <w:rPr>
            <w:rFonts w:ascii="Times New Roman" w:eastAsia="Times New Roman" w:hAnsi="Times New Roman" w:cs="Times New Roman"/>
          </w:rPr>
          <w:t xml:space="preserve"> </w:t>
        </w:r>
      </w:ins>
      <w:ins w:id="12" w:author="Steven Burchill" w:date="2014-02-23T19:44:00Z">
        <w:r w:rsidR="00825667">
          <w:rPr>
            <w:rFonts w:ascii="Times New Roman" w:eastAsia="Times New Roman" w:hAnsi="Times New Roman" w:cs="Times New Roman"/>
            <w:color w:val="FF0000"/>
          </w:rPr>
          <w:t>Standard-Based Curriculum (SBC)</w:t>
        </w:r>
      </w:ins>
      <w:moveToRangeStart w:id="13" w:author="Steven Burchill" w:date="2014-02-23T19:44:00Z" w:name="move254804007"/>
      <w:moveTo w:id="14" w:author="Steven Burchill" w:date="2014-02-23T19:44:00Z">
        <w:del w:id="15" w:author="Steven Burchill" w:date="2014-02-23T19:44:00Z">
          <w:r w:rsidR="00825667" w:rsidRPr="00550F58" w:rsidDel="00825667">
            <w:rPr>
              <w:rFonts w:ascii="Times New Roman" w:eastAsia="Times New Roman" w:hAnsi="Times New Roman" w:cs="Times New Roman"/>
              <w:color w:val="FF0000"/>
            </w:rPr>
            <w:delText>SBC</w:delText>
          </w:r>
        </w:del>
        <w:r w:rsidR="00825667" w:rsidRPr="00550F58">
          <w:rPr>
            <w:rFonts w:ascii="Times New Roman" w:eastAsia="Times New Roman" w:hAnsi="Times New Roman" w:cs="Times New Roman"/>
            <w:color w:val="FF0000"/>
          </w:rPr>
          <w:t xml:space="preserve"> is put forward as a way of</w:t>
        </w:r>
        <w:r w:rsidR="00825667" w:rsidRPr="00550F58">
          <w:rPr>
            <w:rFonts w:ascii="Times New Roman" w:eastAsia="Times New Roman" w:hAnsi="Times New Roman" w:cs="Times New Roman"/>
          </w:rPr>
          <w:t xml:space="preserve"> identifying and setting standards or goals and expectations beforehand to facilitate transparency between the educators and learners.</w:t>
        </w:r>
      </w:moveTo>
      <w:moveToRangeEnd w:id="13"/>
      <w:ins w:id="16" w:author="Steven Burchill" w:date="2014-02-23T19:45:00Z">
        <w:r w:rsidR="00825667">
          <w:rPr>
            <w:rFonts w:ascii="Times New Roman" w:eastAsia="Times New Roman" w:hAnsi="Times New Roman" w:cs="Times New Roman"/>
          </w:rPr>
          <w:t xml:space="preserve">  </w:t>
        </w:r>
      </w:ins>
      <w:del w:id="17" w:author="Steven Burchill" w:date="2014-02-23T19:32:00Z">
        <w:r w:rsidRPr="00550F58" w:rsidDel="00A237A7">
          <w:rPr>
            <w:rFonts w:ascii="Times New Roman" w:eastAsia="Times New Roman" w:hAnsi="Times New Roman" w:cs="Times New Roman"/>
          </w:rPr>
          <w:delText xml:space="preserve">standards-based curriculum (SBC). </w:delText>
        </w:r>
      </w:del>
      <w:r w:rsidRPr="00550F58">
        <w:rPr>
          <w:rFonts w:ascii="Times New Roman" w:eastAsia="Times New Roman" w:hAnsi="Times New Roman" w:cs="Times New Roman"/>
        </w:rPr>
        <w:t xml:space="preserve">Although the shift </w:t>
      </w:r>
      <w:r w:rsidRPr="00A237A7">
        <w:rPr>
          <w:rFonts w:ascii="Times New Roman" w:eastAsia="Times New Roman" w:hAnsi="Times New Roman" w:cs="Times New Roman"/>
          <w:color w:val="000000" w:themeColor="text1"/>
          <w:rPrChange w:id="18" w:author="Steven Burchill" w:date="2014-02-23T19:29:00Z">
            <w:rPr>
              <w:rFonts w:ascii="Times New Roman" w:eastAsia="Times New Roman" w:hAnsi="Times New Roman" w:cs="Times New Roman"/>
            </w:rPr>
          </w:rPrChange>
        </w:rPr>
        <w:t>towards SBC</w:t>
      </w:r>
      <w:r w:rsidRPr="00550F58">
        <w:rPr>
          <w:rFonts w:ascii="Times New Roman" w:eastAsia="Times New Roman" w:hAnsi="Times New Roman" w:cs="Times New Roman"/>
        </w:rPr>
        <w:t xml:space="preserve"> has been largely motivated by politics rather than research</w:t>
      </w:r>
      <w:ins w:id="19" w:author="Steven Burchill" w:date="2014-02-23T19:33:00Z">
        <w:r w:rsidR="00A237A7">
          <w:rPr>
            <w:rFonts w:ascii="Times New Roman" w:eastAsia="Times New Roman" w:hAnsi="Times New Roman" w:cs="Times New Roman"/>
          </w:rPr>
          <w:t>,</w:t>
        </w:r>
      </w:ins>
      <w:r w:rsidRPr="00550F58">
        <w:rPr>
          <w:rFonts w:ascii="Times New Roman" w:eastAsia="Times New Roman" w:hAnsi="Times New Roman" w:cs="Times New Roman"/>
        </w:rPr>
        <w:t xml:space="preserve"> it is possible to integrate SBC into the ID4T model where it can assist teachers in setting goals, implementation of </w:t>
      </w:r>
      <w:del w:id="20" w:author="Steven Burchill" w:date="2014-02-23T19:28:00Z">
        <w:r w:rsidRPr="00550F58" w:rsidDel="00A237A7">
          <w:rPr>
            <w:rFonts w:ascii="Times New Roman" w:eastAsia="Times New Roman" w:hAnsi="Times New Roman" w:cs="Times New Roman"/>
            <w:strike/>
            <w:color w:val="FF0000"/>
          </w:rPr>
          <w:delText>the</w:delText>
        </w:r>
        <w:r w:rsidRPr="00550F58" w:rsidDel="00A237A7">
          <w:rPr>
            <w:rFonts w:ascii="Times New Roman" w:eastAsia="Times New Roman" w:hAnsi="Times New Roman" w:cs="Times New Roman"/>
          </w:rPr>
          <w:delText xml:space="preserve"> </w:delText>
        </w:r>
      </w:del>
      <w:r w:rsidRPr="00550F58">
        <w:rPr>
          <w:rFonts w:ascii="Times New Roman" w:eastAsia="Times New Roman" w:hAnsi="Times New Roman" w:cs="Times New Roman"/>
        </w:rPr>
        <w:t xml:space="preserve">programs, developing and analyzing </w:t>
      </w:r>
      <w:del w:id="21" w:author="Steven Burchill" w:date="2014-02-23T19:29:00Z">
        <w:r w:rsidRPr="00550F58" w:rsidDel="00A237A7">
          <w:rPr>
            <w:rFonts w:ascii="Times New Roman" w:eastAsia="Times New Roman" w:hAnsi="Times New Roman" w:cs="Times New Roman"/>
            <w:strike/>
            <w:color w:val="FF0000"/>
          </w:rPr>
          <w:delText>their</w:delText>
        </w:r>
        <w:r w:rsidRPr="00550F58" w:rsidDel="00A237A7">
          <w:rPr>
            <w:rFonts w:ascii="Times New Roman" w:eastAsia="Times New Roman" w:hAnsi="Times New Roman" w:cs="Times New Roman"/>
          </w:rPr>
          <w:delText xml:space="preserve"> </w:delText>
        </w:r>
      </w:del>
      <w:r w:rsidRPr="00550F58">
        <w:rPr>
          <w:rFonts w:ascii="Times New Roman" w:eastAsia="Times New Roman" w:hAnsi="Times New Roman" w:cs="Times New Roman"/>
        </w:rPr>
        <w:t>assess</w:t>
      </w:r>
      <w:bookmarkStart w:id="22" w:name="_GoBack"/>
      <w:bookmarkEnd w:id="22"/>
      <w:r w:rsidRPr="00550F58">
        <w:rPr>
          <w:rFonts w:ascii="Times New Roman" w:eastAsia="Times New Roman" w:hAnsi="Times New Roman" w:cs="Times New Roman"/>
        </w:rPr>
        <w:t>ment methods</w:t>
      </w:r>
      <w:r w:rsidRPr="00A237A7">
        <w:rPr>
          <w:rFonts w:ascii="Times New Roman" w:eastAsia="Times New Roman" w:hAnsi="Times New Roman" w:cs="Times New Roman"/>
          <w:color w:val="000000" w:themeColor="text1"/>
          <w:rPrChange w:id="23" w:author="Steven Burchill" w:date="2014-02-23T19:29:00Z">
            <w:rPr>
              <w:rFonts w:ascii="Times New Roman" w:eastAsia="Times New Roman" w:hAnsi="Times New Roman" w:cs="Times New Roman"/>
              <w:color w:val="FF0000"/>
            </w:rPr>
          </w:rPrChange>
        </w:rPr>
        <w:t>,</w:t>
      </w:r>
      <w:r w:rsidRPr="00550F58">
        <w:rPr>
          <w:rFonts w:ascii="Times New Roman" w:eastAsia="Times New Roman" w:hAnsi="Times New Roman" w:cs="Times New Roman"/>
          <w:color w:val="FF0000"/>
        </w:rPr>
        <w:t xml:space="preserve"> </w:t>
      </w:r>
      <w:r w:rsidRPr="00550F58">
        <w:rPr>
          <w:rFonts w:ascii="Times New Roman" w:eastAsia="Times New Roman" w:hAnsi="Times New Roman" w:cs="Times New Roman"/>
        </w:rPr>
        <w:t>and making revisions</w:t>
      </w:r>
      <w:del w:id="24" w:author="Steven Burchill" w:date="2014-02-23T19:29:00Z">
        <w:r w:rsidRPr="00550F58" w:rsidDel="00A237A7">
          <w:rPr>
            <w:rFonts w:ascii="Times New Roman" w:eastAsia="Times New Roman" w:hAnsi="Times New Roman" w:cs="Times New Roman"/>
            <w:strike/>
            <w:color w:val="FF0000"/>
          </w:rPr>
          <w:delText xml:space="preserve"> where necessary</w:delText>
        </w:r>
      </w:del>
      <w:r w:rsidRPr="00550F58">
        <w:rPr>
          <w:rFonts w:ascii="Times New Roman" w:eastAsia="Times New Roman" w:hAnsi="Times New Roman" w:cs="Times New Roman"/>
        </w:rPr>
        <w:t>.</w:t>
      </w:r>
    </w:p>
    <w:p w14:paraId="6CD3EEC5" w14:textId="77777777" w:rsidR="008C3000" w:rsidRDefault="008C3000" w:rsidP="00550F58">
      <w:pPr>
        <w:rPr>
          <w:ins w:id="25" w:author="Steven Burchill" w:date="2014-02-23T19:36:00Z"/>
          <w:rFonts w:ascii="Times New Roman" w:eastAsia="Times New Roman" w:hAnsi="Times New Roman" w:cs="Times New Roman"/>
        </w:rPr>
      </w:pPr>
    </w:p>
    <w:p w14:paraId="3F99F551" w14:textId="192D4D17" w:rsidR="008C3000" w:rsidRDefault="006E4347" w:rsidP="00550F58">
      <w:pPr>
        <w:rPr>
          <w:ins w:id="26" w:author="Steven Burchill" w:date="2014-02-23T19:36:00Z"/>
          <w:rFonts w:ascii="Times New Roman" w:eastAsia="Times New Roman" w:hAnsi="Times New Roman" w:cs="Times New Roman"/>
        </w:rPr>
      </w:pPr>
      <w:del w:id="27" w:author="Steven Burchill" w:date="2014-02-23T19:36:00Z">
        <w:r w:rsidRPr="00550F58" w:rsidDel="008C3000">
          <w:rPr>
            <w:rFonts w:ascii="Times New Roman" w:eastAsia="Times New Roman" w:hAnsi="Times New Roman" w:cs="Times New Roman"/>
          </w:rPr>
          <w:delText xml:space="preserve"> </w:delText>
        </w:r>
      </w:del>
      <w:r w:rsidRPr="00550F58">
        <w:rPr>
          <w:rFonts w:ascii="Times New Roman" w:eastAsia="Times New Roman" w:hAnsi="Times New Roman" w:cs="Times New Roman"/>
        </w:rPr>
        <w:t>The primary components of SBC include</w:t>
      </w:r>
      <w:ins w:id="28" w:author="Steven Burchill" w:date="2014-02-23T19:36:00Z">
        <w:r w:rsidR="008C3000">
          <w:rPr>
            <w:rFonts w:ascii="Times New Roman" w:eastAsia="Times New Roman" w:hAnsi="Times New Roman" w:cs="Times New Roman"/>
          </w:rPr>
          <w:t>:</w:t>
        </w:r>
      </w:ins>
    </w:p>
    <w:p w14:paraId="0A4DCCFA" w14:textId="7535CDED" w:rsidR="008C3000" w:rsidRPr="008C3000" w:rsidRDefault="006E4347" w:rsidP="008C3000">
      <w:pPr>
        <w:pStyle w:val="ListParagraph"/>
        <w:numPr>
          <w:ilvl w:val="0"/>
          <w:numId w:val="1"/>
        </w:numPr>
        <w:rPr>
          <w:ins w:id="29" w:author="Steven Burchill" w:date="2014-02-23T19:36:00Z"/>
          <w:rFonts w:ascii="Times New Roman" w:eastAsia="Times New Roman" w:hAnsi="Times New Roman" w:cs="Times New Roman"/>
          <w:rPrChange w:id="30" w:author="Steven Burchill" w:date="2014-02-23T19:37:00Z">
            <w:rPr>
              <w:ins w:id="31" w:author="Steven Burchill" w:date="2014-02-23T19:36:00Z"/>
            </w:rPr>
          </w:rPrChange>
        </w:rPr>
        <w:pPrChange w:id="32" w:author="Steven Burchill" w:date="2014-02-23T19:37:00Z">
          <w:pPr/>
        </w:pPrChange>
      </w:pPr>
      <w:del w:id="33" w:author="Steven Burchill" w:date="2014-02-23T19:36:00Z">
        <w:r w:rsidRPr="008C3000" w:rsidDel="008C3000">
          <w:rPr>
            <w:rFonts w:ascii="Times New Roman" w:eastAsia="Times New Roman" w:hAnsi="Times New Roman" w:cs="Times New Roman"/>
            <w:rPrChange w:id="34" w:author="Steven Burchill" w:date="2014-02-23T19:37:00Z">
              <w:rPr/>
            </w:rPrChange>
          </w:rPr>
          <w:delText xml:space="preserve"> </w:delText>
        </w:r>
      </w:del>
      <w:del w:id="35" w:author="Steven Burchill" w:date="2014-02-23T19:29:00Z">
        <w:r w:rsidRPr="008C3000" w:rsidDel="00A237A7">
          <w:rPr>
            <w:rFonts w:ascii="Times New Roman" w:eastAsia="Times New Roman" w:hAnsi="Times New Roman" w:cs="Times New Roman"/>
            <w:strike/>
            <w:color w:val="FF0000"/>
            <w:rPrChange w:id="36" w:author="Steven Burchill" w:date="2014-02-23T19:37:00Z">
              <w:rPr>
                <w:strike/>
                <w:color w:val="FF0000"/>
              </w:rPr>
            </w:rPrChange>
          </w:rPr>
          <w:delText>a</w:delText>
        </w:r>
        <w:r w:rsidRPr="008C3000" w:rsidDel="00A237A7">
          <w:rPr>
            <w:rFonts w:ascii="Times New Roman" w:eastAsia="Times New Roman" w:hAnsi="Times New Roman" w:cs="Times New Roman"/>
            <w:rPrChange w:id="37" w:author="Steven Burchill" w:date="2014-02-23T19:37:00Z">
              <w:rPr/>
            </w:rPrChange>
          </w:rPr>
          <w:delText xml:space="preserve"> </w:delText>
        </w:r>
      </w:del>
      <w:ins w:id="38" w:author="Steven Burchill" w:date="2014-02-23T19:38:00Z">
        <w:r w:rsidR="008C3000">
          <w:rPr>
            <w:rFonts w:ascii="Times New Roman" w:eastAsia="Times New Roman" w:hAnsi="Times New Roman" w:cs="Times New Roman"/>
          </w:rPr>
          <w:t>C</w:t>
        </w:r>
      </w:ins>
      <w:del w:id="39" w:author="Steven Burchill" w:date="2014-02-23T19:38:00Z">
        <w:r w:rsidRPr="008C3000" w:rsidDel="008C3000">
          <w:rPr>
            <w:rFonts w:ascii="Times New Roman" w:eastAsia="Times New Roman" w:hAnsi="Times New Roman" w:cs="Times New Roman"/>
            <w:rPrChange w:id="40" w:author="Steven Burchill" w:date="2014-02-23T19:37:00Z">
              <w:rPr/>
            </w:rPrChange>
          </w:rPr>
          <w:delText>c</w:delText>
        </w:r>
      </w:del>
      <w:r w:rsidRPr="008C3000">
        <w:rPr>
          <w:rFonts w:ascii="Times New Roman" w:eastAsia="Times New Roman" w:hAnsi="Times New Roman" w:cs="Times New Roman"/>
          <w:rPrChange w:id="41" w:author="Steven Burchill" w:date="2014-02-23T19:37:00Z">
            <w:rPr/>
          </w:rPrChange>
        </w:rPr>
        <w:t>arefully prescribed content</w:t>
      </w:r>
      <w:ins w:id="42" w:author="Steven Burchill" w:date="2014-02-23T19:38:00Z">
        <w:r w:rsidR="007876FF">
          <w:rPr>
            <w:rFonts w:ascii="Times New Roman" w:eastAsia="Times New Roman" w:hAnsi="Times New Roman" w:cs="Times New Roman"/>
          </w:rPr>
          <w:t>.</w:t>
        </w:r>
      </w:ins>
    </w:p>
    <w:p w14:paraId="2B7AA98C" w14:textId="2C29EFAA" w:rsidR="008C3000" w:rsidRPr="008C3000" w:rsidRDefault="006E4347" w:rsidP="008C3000">
      <w:pPr>
        <w:pStyle w:val="ListParagraph"/>
        <w:numPr>
          <w:ilvl w:val="0"/>
          <w:numId w:val="1"/>
        </w:numPr>
        <w:rPr>
          <w:ins w:id="43" w:author="Steven Burchill" w:date="2014-02-23T19:37:00Z"/>
          <w:rFonts w:ascii="Times New Roman" w:eastAsia="Times New Roman" w:hAnsi="Times New Roman" w:cs="Times New Roman"/>
          <w:rPrChange w:id="44" w:author="Steven Burchill" w:date="2014-02-23T19:37:00Z">
            <w:rPr>
              <w:ins w:id="45" w:author="Steven Burchill" w:date="2014-02-23T19:37:00Z"/>
            </w:rPr>
          </w:rPrChange>
        </w:rPr>
        <w:pPrChange w:id="46" w:author="Steven Burchill" w:date="2014-02-23T19:37:00Z">
          <w:pPr/>
        </w:pPrChange>
      </w:pPr>
      <w:del w:id="47" w:author="Steven Burchill" w:date="2014-02-23T19:36:00Z">
        <w:r w:rsidRPr="008C3000" w:rsidDel="008C3000">
          <w:rPr>
            <w:rFonts w:ascii="Times New Roman" w:eastAsia="Times New Roman" w:hAnsi="Times New Roman" w:cs="Times New Roman"/>
            <w:rPrChange w:id="48" w:author="Steven Burchill" w:date="2014-02-23T19:37:00Z">
              <w:rPr/>
            </w:rPrChange>
          </w:rPr>
          <w:delText xml:space="preserve">, </w:delText>
        </w:r>
      </w:del>
      <w:ins w:id="49" w:author="Steven Burchill" w:date="2014-02-23T19:38:00Z">
        <w:r w:rsidR="008C3000">
          <w:rPr>
            <w:rFonts w:ascii="Times New Roman" w:eastAsia="Times New Roman" w:hAnsi="Times New Roman" w:cs="Times New Roman"/>
          </w:rPr>
          <w:t>S</w:t>
        </w:r>
      </w:ins>
      <w:del w:id="50" w:author="Steven Burchill" w:date="2014-02-23T19:38:00Z">
        <w:r w:rsidRPr="008C3000" w:rsidDel="008C3000">
          <w:rPr>
            <w:rFonts w:ascii="Times New Roman" w:eastAsia="Times New Roman" w:hAnsi="Times New Roman" w:cs="Times New Roman"/>
            <w:rPrChange w:id="51" w:author="Steven Burchill" w:date="2014-02-23T19:37:00Z">
              <w:rPr/>
            </w:rPrChange>
          </w:rPr>
          <w:delText>s</w:delText>
        </w:r>
      </w:del>
      <w:r w:rsidRPr="008C3000">
        <w:rPr>
          <w:rFonts w:ascii="Times New Roman" w:eastAsia="Times New Roman" w:hAnsi="Times New Roman" w:cs="Times New Roman"/>
          <w:rPrChange w:id="52" w:author="Steven Burchill" w:date="2014-02-23T19:37:00Z">
            <w:rPr/>
          </w:rPrChange>
        </w:rPr>
        <w:t xml:space="preserve">pecific thresholds </w:t>
      </w:r>
      <w:del w:id="53" w:author="Steven Burchill" w:date="2014-02-23T19:29:00Z">
        <w:r w:rsidRPr="008C3000" w:rsidDel="00A237A7">
          <w:rPr>
            <w:rFonts w:ascii="Times New Roman" w:eastAsia="Times New Roman" w:hAnsi="Times New Roman" w:cs="Times New Roman"/>
            <w:strike/>
            <w:color w:val="FF0000"/>
            <w:rPrChange w:id="54" w:author="Steven Burchill" w:date="2014-02-23T19:37:00Z">
              <w:rPr>
                <w:strike/>
                <w:color w:val="FF0000"/>
              </w:rPr>
            </w:rPrChange>
          </w:rPr>
          <w:delText>established</w:delText>
        </w:r>
        <w:r w:rsidRPr="008C3000" w:rsidDel="00A237A7">
          <w:rPr>
            <w:rFonts w:ascii="Times New Roman" w:eastAsia="Times New Roman" w:hAnsi="Times New Roman" w:cs="Times New Roman"/>
            <w:rPrChange w:id="55" w:author="Steven Burchill" w:date="2014-02-23T19:37:00Z">
              <w:rPr/>
            </w:rPrChange>
          </w:rPr>
          <w:delText xml:space="preserve"> </w:delText>
        </w:r>
      </w:del>
      <w:r w:rsidRPr="008C3000">
        <w:rPr>
          <w:rFonts w:ascii="Times New Roman" w:eastAsia="Times New Roman" w:hAnsi="Times New Roman" w:cs="Times New Roman"/>
          <w:rPrChange w:id="56" w:author="Steven Burchill" w:date="2014-02-23T19:37:00Z">
            <w:rPr/>
          </w:rPrChange>
        </w:rPr>
        <w:t>for proficient performance at all grade levels</w:t>
      </w:r>
      <w:ins w:id="57" w:author="Steven Burchill" w:date="2014-02-23T19:38:00Z">
        <w:r w:rsidR="007876FF">
          <w:rPr>
            <w:rFonts w:ascii="Times New Roman" w:eastAsia="Times New Roman" w:hAnsi="Times New Roman" w:cs="Times New Roman"/>
          </w:rPr>
          <w:t>.</w:t>
        </w:r>
      </w:ins>
    </w:p>
    <w:p w14:paraId="42C1536F" w14:textId="5FDC1C41" w:rsidR="008C3000" w:rsidRPr="008C3000" w:rsidRDefault="006E4347" w:rsidP="008C3000">
      <w:pPr>
        <w:pStyle w:val="ListParagraph"/>
        <w:numPr>
          <w:ilvl w:val="0"/>
          <w:numId w:val="1"/>
        </w:numPr>
        <w:rPr>
          <w:ins w:id="58" w:author="Steven Burchill" w:date="2014-02-23T19:37:00Z"/>
          <w:rFonts w:ascii="Times New Roman" w:eastAsia="Times New Roman" w:hAnsi="Times New Roman" w:cs="Times New Roman"/>
          <w:rPrChange w:id="59" w:author="Steven Burchill" w:date="2014-02-23T19:38:00Z">
            <w:rPr>
              <w:ins w:id="60" w:author="Steven Burchill" w:date="2014-02-23T19:37:00Z"/>
            </w:rPr>
          </w:rPrChange>
        </w:rPr>
        <w:pPrChange w:id="61" w:author="Steven Burchill" w:date="2014-02-23T19:38:00Z">
          <w:pPr/>
        </w:pPrChange>
      </w:pPr>
      <w:del w:id="62" w:author="Steven Burchill" w:date="2014-02-23T19:37:00Z">
        <w:r w:rsidRPr="008C3000" w:rsidDel="008C3000">
          <w:rPr>
            <w:rFonts w:ascii="Times New Roman" w:eastAsia="Times New Roman" w:hAnsi="Times New Roman" w:cs="Times New Roman"/>
            <w:rPrChange w:id="63" w:author="Steven Burchill" w:date="2014-02-23T19:38:00Z">
              <w:rPr/>
            </w:rPrChange>
          </w:rPr>
          <w:delText xml:space="preserve">, </w:delText>
        </w:r>
      </w:del>
      <w:ins w:id="64" w:author="Steven Burchill" w:date="2014-02-23T19:38:00Z">
        <w:r w:rsidR="008C3000">
          <w:rPr>
            <w:rFonts w:ascii="Times New Roman" w:eastAsia="Times New Roman" w:hAnsi="Times New Roman" w:cs="Times New Roman"/>
          </w:rPr>
          <w:t>M</w:t>
        </w:r>
      </w:ins>
      <w:del w:id="65" w:author="Steven Burchill" w:date="2014-02-23T19:38:00Z">
        <w:r w:rsidRPr="008C3000" w:rsidDel="008C3000">
          <w:rPr>
            <w:rFonts w:ascii="Times New Roman" w:eastAsia="Times New Roman" w:hAnsi="Times New Roman" w:cs="Times New Roman"/>
            <w:rPrChange w:id="66" w:author="Steven Burchill" w:date="2014-02-23T19:38:00Z">
              <w:rPr/>
            </w:rPrChange>
          </w:rPr>
          <w:delText>m</w:delText>
        </w:r>
      </w:del>
      <w:r w:rsidRPr="008C3000">
        <w:rPr>
          <w:rFonts w:ascii="Times New Roman" w:eastAsia="Times New Roman" w:hAnsi="Times New Roman" w:cs="Times New Roman"/>
          <w:rPrChange w:id="67" w:author="Steven Burchill" w:date="2014-02-23T19:38:00Z">
            <w:rPr/>
          </w:rPrChange>
        </w:rPr>
        <w:t>andated and approved tests</w:t>
      </w:r>
      <w:ins w:id="68" w:author="Steven Burchill" w:date="2014-02-23T19:38:00Z">
        <w:r w:rsidR="007876FF">
          <w:rPr>
            <w:rFonts w:ascii="Times New Roman" w:eastAsia="Times New Roman" w:hAnsi="Times New Roman" w:cs="Times New Roman"/>
          </w:rPr>
          <w:t>.</w:t>
        </w:r>
      </w:ins>
    </w:p>
    <w:p w14:paraId="685BDBBE" w14:textId="1A34DF1A" w:rsidR="008C3000" w:rsidRPr="008C3000" w:rsidRDefault="006E4347" w:rsidP="008C3000">
      <w:pPr>
        <w:pStyle w:val="ListParagraph"/>
        <w:numPr>
          <w:ilvl w:val="0"/>
          <w:numId w:val="1"/>
        </w:numPr>
        <w:rPr>
          <w:ins w:id="69" w:author="Steven Burchill" w:date="2014-02-23T19:37:00Z"/>
          <w:rFonts w:ascii="Times New Roman" w:eastAsia="Times New Roman" w:hAnsi="Times New Roman" w:cs="Times New Roman"/>
          <w:rPrChange w:id="70" w:author="Steven Burchill" w:date="2014-02-23T19:38:00Z">
            <w:rPr>
              <w:ins w:id="71" w:author="Steven Burchill" w:date="2014-02-23T19:37:00Z"/>
            </w:rPr>
          </w:rPrChange>
        </w:rPr>
        <w:pPrChange w:id="72" w:author="Steven Burchill" w:date="2014-02-23T19:38:00Z">
          <w:pPr/>
        </w:pPrChange>
      </w:pPr>
      <w:del w:id="73" w:author="Steven Burchill" w:date="2014-02-23T19:37:00Z">
        <w:r w:rsidRPr="008C3000" w:rsidDel="008C3000">
          <w:rPr>
            <w:rFonts w:ascii="Times New Roman" w:eastAsia="Times New Roman" w:hAnsi="Times New Roman" w:cs="Times New Roman"/>
            <w:rPrChange w:id="74" w:author="Steven Burchill" w:date="2014-02-23T19:38:00Z">
              <w:rPr/>
            </w:rPrChange>
          </w:rPr>
          <w:delText xml:space="preserve">, </w:delText>
        </w:r>
      </w:del>
      <w:ins w:id="75" w:author="Steven Burchill" w:date="2014-02-23T19:38:00Z">
        <w:r w:rsidR="008C3000">
          <w:rPr>
            <w:rFonts w:ascii="Times New Roman" w:eastAsia="Times New Roman" w:hAnsi="Times New Roman" w:cs="Times New Roman"/>
          </w:rPr>
          <w:t>E</w:t>
        </w:r>
      </w:ins>
      <w:del w:id="76" w:author="Steven Burchill" w:date="2014-02-23T19:38:00Z">
        <w:r w:rsidRPr="008C3000" w:rsidDel="008C3000">
          <w:rPr>
            <w:rFonts w:ascii="Times New Roman" w:eastAsia="Times New Roman" w:hAnsi="Times New Roman" w:cs="Times New Roman"/>
            <w:rPrChange w:id="77" w:author="Steven Burchill" w:date="2014-02-23T19:38:00Z">
              <w:rPr/>
            </w:rPrChange>
          </w:rPr>
          <w:delText>e</w:delText>
        </w:r>
      </w:del>
      <w:r w:rsidRPr="008C3000">
        <w:rPr>
          <w:rFonts w:ascii="Times New Roman" w:eastAsia="Times New Roman" w:hAnsi="Times New Roman" w:cs="Times New Roman"/>
          <w:rPrChange w:id="78" w:author="Steven Burchill" w:date="2014-02-23T19:38:00Z">
            <w:rPr/>
          </w:rPrChange>
        </w:rPr>
        <w:t>xpectations linked to performance</w:t>
      </w:r>
      <w:ins w:id="79" w:author="Steven Burchill" w:date="2014-02-23T19:38:00Z">
        <w:r w:rsidR="007876FF">
          <w:rPr>
            <w:rFonts w:ascii="Times New Roman" w:eastAsia="Times New Roman" w:hAnsi="Times New Roman" w:cs="Times New Roman"/>
          </w:rPr>
          <w:t>.</w:t>
        </w:r>
      </w:ins>
    </w:p>
    <w:p w14:paraId="4657D156" w14:textId="795FBB17" w:rsidR="008C3000" w:rsidRPr="008C3000" w:rsidRDefault="006E4347" w:rsidP="008C3000">
      <w:pPr>
        <w:pStyle w:val="ListParagraph"/>
        <w:numPr>
          <w:ilvl w:val="0"/>
          <w:numId w:val="1"/>
        </w:numPr>
        <w:rPr>
          <w:ins w:id="80" w:author="Steven Burchill" w:date="2014-02-23T19:37:00Z"/>
          <w:rFonts w:ascii="Times New Roman" w:eastAsia="Times New Roman" w:hAnsi="Times New Roman" w:cs="Times New Roman"/>
          <w:rPrChange w:id="81" w:author="Steven Burchill" w:date="2014-02-23T19:38:00Z">
            <w:rPr>
              <w:ins w:id="82" w:author="Steven Burchill" w:date="2014-02-23T19:37:00Z"/>
            </w:rPr>
          </w:rPrChange>
        </w:rPr>
        <w:pPrChange w:id="83" w:author="Steven Burchill" w:date="2014-02-23T19:38:00Z">
          <w:pPr/>
        </w:pPrChange>
      </w:pPr>
      <w:del w:id="84" w:author="Steven Burchill" w:date="2014-02-23T19:37:00Z">
        <w:r w:rsidRPr="008C3000" w:rsidDel="008C3000">
          <w:rPr>
            <w:rFonts w:ascii="Times New Roman" w:eastAsia="Times New Roman" w:hAnsi="Times New Roman" w:cs="Times New Roman"/>
            <w:rPrChange w:id="85" w:author="Steven Burchill" w:date="2014-02-23T19:38:00Z">
              <w:rPr/>
            </w:rPrChange>
          </w:rPr>
          <w:delText xml:space="preserve">, </w:delText>
        </w:r>
      </w:del>
      <w:ins w:id="86" w:author="Steven Burchill" w:date="2014-02-23T19:38:00Z">
        <w:r w:rsidR="008C3000">
          <w:rPr>
            <w:rFonts w:ascii="Times New Roman" w:eastAsia="Times New Roman" w:hAnsi="Times New Roman" w:cs="Times New Roman"/>
          </w:rPr>
          <w:t>O</w:t>
        </w:r>
      </w:ins>
      <w:del w:id="87" w:author="Steven Burchill" w:date="2014-02-23T19:38:00Z">
        <w:r w:rsidRPr="008C3000" w:rsidDel="008C3000">
          <w:rPr>
            <w:rFonts w:ascii="Times New Roman" w:eastAsia="Times New Roman" w:hAnsi="Times New Roman" w:cs="Times New Roman"/>
            <w:rPrChange w:id="88" w:author="Steven Burchill" w:date="2014-02-23T19:38:00Z">
              <w:rPr/>
            </w:rPrChange>
          </w:rPr>
          <w:delText>o</w:delText>
        </w:r>
      </w:del>
      <w:r w:rsidRPr="008C3000">
        <w:rPr>
          <w:rFonts w:ascii="Times New Roman" w:eastAsia="Times New Roman" w:hAnsi="Times New Roman" w:cs="Times New Roman"/>
          <w:rPrChange w:id="89" w:author="Steven Burchill" w:date="2014-02-23T19:38:00Z">
            <w:rPr/>
          </w:rPrChange>
        </w:rPr>
        <w:t>bligatory checks on all students’ expectations</w:t>
      </w:r>
      <w:ins w:id="90" w:author="Steven Burchill" w:date="2014-02-23T19:38:00Z">
        <w:r w:rsidR="007876FF">
          <w:rPr>
            <w:rFonts w:ascii="Times New Roman" w:eastAsia="Times New Roman" w:hAnsi="Times New Roman" w:cs="Times New Roman"/>
          </w:rPr>
          <w:t>.</w:t>
        </w:r>
      </w:ins>
    </w:p>
    <w:p w14:paraId="44BCD679" w14:textId="6899489B" w:rsidR="008C3000" w:rsidRPr="008C3000" w:rsidRDefault="006E4347" w:rsidP="008C3000">
      <w:pPr>
        <w:pStyle w:val="ListParagraph"/>
        <w:numPr>
          <w:ilvl w:val="0"/>
          <w:numId w:val="1"/>
        </w:numPr>
        <w:rPr>
          <w:ins w:id="91" w:author="Steven Burchill" w:date="2014-02-23T19:37:00Z"/>
          <w:rFonts w:ascii="Times New Roman" w:eastAsia="Times New Roman" w:hAnsi="Times New Roman" w:cs="Times New Roman"/>
          <w:rPrChange w:id="92" w:author="Steven Burchill" w:date="2014-02-23T19:38:00Z">
            <w:rPr>
              <w:ins w:id="93" w:author="Steven Burchill" w:date="2014-02-23T19:37:00Z"/>
            </w:rPr>
          </w:rPrChange>
        </w:rPr>
        <w:pPrChange w:id="94" w:author="Steven Burchill" w:date="2014-02-23T19:38:00Z">
          <w:pPr/>
        </w:pPrChange>
      </w:pPr>
      <w:del w:id="95" w:author="Steven Burchill" w:date="2014-02-23T19:37:00Z">
        <w:r w:rsidRPr="008C3000" w:rsidDel="008C3000">
          <w:rPr>
            <w:rFonts w:ascii="Times New Roman" w:eastAsia="Times New Roman" w:hAnsi="Times New Roman" w:cs="Times New Roman"/>
            <w:rPrChange w:id="96" w:author="Steven Burchill" w:date="2014-02-23T19:38:00Z">
              <w:rPr/>
            </w:rPrChange>
          </w:rPr>
          <w:delText xml:space="preserve"> and </w:delText>
        </w:r>
      </w:del>
      <w:ins w:id="97" w:author="Steven Burchill" w:date="2014-02-23T19:38:00Z">
        <w:r w:rsidR="008C3000">
          <w:rPr>
            <w:rFonts w:ascii="Times New Roman" w:eastAsia="Times New Roman" w:hAnsi="Times New Roman" w:cs="Times New Roman"/>
          </w:rPr>
          <w:t>S</w:t>
        </w:r>
      </w:ins>
      <w:del w:id="98" w:author="Steven Burchill" w:date="2014-02-23T19:38:00Z">
        <w:r w:rsidRPr="008C3000" w:rsidDel="008C3000">
          <w:rPr>
            <w:rFonts w:ascii="Times New Roman" w:eastAsia="Times New Roman" w:hAnsi="Times New Roman" w:cs="Times New Roman"/>
            <w:rPrChange w:id="99" w:author="Steven Burchill" w:date="2014-02-23T19:38:00Z">
              <w:rPr/>
            </w:rPrChange>
          </w:rPr>
          <w:delText>s</w:delText>
        </w:r>
      </w:del>
      <w:r w:rsidRPr="008C3000">
        <w:rPr>
          <w:rFonts w:ascii="Times New Roman" w:eastAsia="Times New Roman" w:hAnsi="Times New Roman" w:cs="Times New Roman"/>
          <w:rPrChange w:id="100" w:author="Steven Burchill" w:date="2014-02-23T19:38:00Z">
            <w:rPr/>
          </w:rPrChange>
        </w:rPr>
        <w:t>tandards for which the outcomes are determined</w:t>
      </w:r>
      <w:ins w:id="101" w:author="Steven Burchill" w:date="2014-02-23T19:38:00Z">
        <w:r w:rsidR="007876FF">
          <w:rPr>
            <w:rFonts w:ascii="Times New Roman" w:eastAsia="Times New Roman" w:hAnsi="Times New Roman" w:cs="Times New Roman"/>
          </w:rPr>
          <w:t>.</w:t>
        </w:r>
      </w:ins>
    </w:p>
    <w:p w14:paraId="5BCCAAA4" w14:textId="4AFBDD65" w:rsidR="006169B9" w:rsidRPr="008C3000" w:rsidRDefault="006E4347" w:rsidP="00550F58">
      <w:pPr>
        <w:rPr>
          <w:rFonts w:ascii="Times New Roman" w:eastAsia="Times New Roman" w:hAnsi="Times New Roman" w:cs="Times New Roman"/>
          <w:rPrChange w:id="102" w:author="Steven Burchill" w:date="2014-02-23T19:36:00Z">
            <w:rPr>
              <w:rFonts w:ascii="Times New Roman" w:hAnsi="Times New Roman" w:cs="Times New Roman"/>
            </w:rPr>
          </w:rPrChange>
        </w:rPr>
      </w:pPr>
      <w:del w:id="103" w:author="Steven Burchill" w:date="2014-02-23T19:37:00Z">
        <w:r w:rsidRPr="00550F58" w:rsidDel="008C3000">
          <w:rPr>
            <w:rFonts w:ascii="Times New Roman" w:eastAsia="Times New Roman" w:hAnsi="Times New Roman" w:cs="Times New Roman"/>
          </w:rPr>
          <w:delText xml:space="preserve">, but the means to get there are left open. </w:delText>
        </w:r>
        <w:r w:rsidRPr="00550F58" w:rsidDel="008C3000">
          <w:rPr>
            <w:rFonts w:ascii="Times New Roman" w:eastAsia="Times New Roman" w:hAnsi="Times New Roman" w:cs="Times New Roman"/>
            <w:color w:val="FF0000"/>
          </w:rPr>
          <w:delText>(It might make sense to convert the above two sentences into bulleted-lists, since that's what they really are.)</w:delText>
        </w:r>
      </w:del>
      <w:r w:rsidRPr="00550F58">
        <w:rPr>
          <w:rFonts w:ascii="Times New Roman" w:eastAsia="Times New Roman" w:hAnsi="Times New Roman" w:cs="Times New Roman"/>
        </w:rPr>
        <w:br/>
      </w:r>
      <w:ins w:id="104" w:author="Steven Burchill" w:date="2014-02-23T19:39:00Z">
        <w:r w:rsidR="00825667">
          <w:rPr>
            <w:rFonts w:ascii="Times New Roman" w:eastAsia="Times New Roman" w:hAnsi="Times New Roman" w:cs="Times New Roman"/>
          </w:rPr>
          <w:t xml:space="preserve">  </w:t>
        </w:r>
      </w:ins>
      <w:r w:rsidRPr="00550F58">
        <w:rPr>
          <w:rFonts w:ascii="Times New Roman" w:eastAsia="Times New Roman" w:hAnsi="Times New Roman" w:cs="Times New Roman"/>
        </w:rPr>
        <w:t xml:space="preserve">The chapter </w:t>
      </w:r>
      <w:del w:id="105" w:author="Steven Burchill" w:date="2014-02-23T19:29:00Z">
        <w:r w:rsidRPr="00550F58" w:rsidDel="00A237A7">
          <w:rPr>
            <w:rFonts w:ascii="Times New Roman" w:eastAsia="Times New Roman" w:hAnsi="Times New Roman" w:cs="Times New Roman"/>
            <w:strike/>
            <w:color w:val="FF0000"/>
          </w:rPr>
          <w:delText>more</w:delText>
        </w:r>
        <w:r w:rsidRPr="00550F58" w:rsidDel="00A237A7">
          <w:rPr>
            <w:rFonts w:ascii="Times New Roman" w:eastAsia="Times New Roman" w:hAnsi="Times New Roman" w:cs="Times New Roman"/>
          </w:rPr>
          <w:delText xml:space="preserve"> </w:delText>
        </w:r>
      </w:del>
      <w:r w:rsidRPr="00550F58">
        <w:rPr>
          <w:rFonts w:ascii="Times New Roman" w:eastAsia="Times New Roman" w:hAnsi="Times New Roman" w:cs="Times New Roman"/>
        </w:rPr>
        <w:t xml:space="preserve">positively discusses SBC as including the integration of communities, administration and teachers as a part of standard determination. </w:t>
      </w:r>
      <w:moveFromRangeStart w:id="106" w:author="Steven Burchill" w:date="2014-02-23T19:44:00Z" w:name="move254804007"/>
      <w:moveFrom w:id="107" w:author="Steven Burchill" w:date="2014-02-23T19:44:00Z">
        <w:r w:rsidRPr="00550F58" w:rsidDel="00825667">
          <w:rPr>
            <w:rFonts w:ascii="Times New Roman" w:eastAsia="Times New Roman" w:hAnsi="Times New Roman" w:cs="Times New Roman"/>
            <w:color w:val="FF0000"/>
          </w:rPr>
          <w:t>SBC is put forward as a way of</w:t>
        </w:r>
        <w:r w:rsidRPr="00550F58" w:rsidDel="00825667">
          <w:rPr>
            <w:rFonts w:ascii="Times New Roman" w:eastAsia="Times New Roman" w:hAnsi="Times New Roman" w:cs="Times New Roman"/>
          </w:rPr>
          <w:t xml:space="preserve"> identifying and setting standards or goals and expectations beforehand to facilitate transparency between the educators and learners. </w:t>
        </w:r>
      </w:moveFrom>
      <w:moveFromRangeEnd w:id="106"/>
      <w:r w:rsidRPr="00550F58">
        <w:rPr>
          <w:rFonts w:ascii="Times New Roman" w:eastAsia="Times New Roman" w:hAnsi="Times New Roman" w:cs="Times New Roman"/>
          <w:color w:val="FF0000"/>
        </w:rPr>
        <w:t>SBC</w:t>
      </w:r>
      <w:r w:rsidRPr="00550F58">
        <w:rPr>
          <w:rFonts w:ascii="Times New Roman" w:eastAsia="Times New Roman" w:hAnsi="Times New Roman" w:cs="Times New Roman"/>
        </w:rPr>
        <w:t xml:space="preserve"> allow</w:t>
      </w:r>
      <w:r w:rsidRPr="00550F58">
        <w:rPr>
          <w:rFonts w:ascii="Times New Roman" w:eastAsia="Times New Roman" w:hAnsi="Times New Roman" w:cs="Times New Roman"/>
          <w:color w:val="FF0000"/>
        </w:rPr>
        <w:t>s</w:t>
      </w:r>
      <w:r w:rsidRPr="00550F58">
        <w:rPr>
          <w:rFonts w:ascii="Times New Roman" w:eastAsia="Times New Roman" w:hAnsi="Times New Roman" w:cs="Times New Roman"/>
        </w:rPr>
        <w:t xml:space="preserve"> teachers to focus and organize their curriculum and instruction to help all students meet standards with pre-identified resources</w:t>
      </w:r>
      <w:r w:rsidRPr="00550F58">
        <w:rPr>
          <w:rFonts w:ascii="Times New Roman" w:eastAsia="Times New Roman" w:hAnsi="Times New Roman" w:cs="Times New Roman"/>
          <w:color w:val="FF0000"/>
        </w:rPr>
        <w:t>. These actions</w:t>
      </w:r>
      <w:r w:rsidRPr="00550F58">
        <w:rPr>
          <w:rFonts w:ascii="Times New Roman" w:eastAsia="Times New Roman" w:hAnsi="Times New Roman" w:cs="Times New Roman"/>
        </w:rPr>
        <w:t xml:space="preserve"> promote accountability and some level of order that allows time to focus on other issues. </w:t>
      </w:r>
      <w:r w:rsidRPr="00550F58">
        <w:rPr>
          <w:rFonts w:ascii="Times New Roman" w:eastAsia="Times New Roman" w:hAnsi="Times New Roman" w:cs="Times New Roman"/>
          <w:color w:val="FF0000"/>
        </w:rPr>
        <w:t>Conversely, the chapter also</w:t>
      </w:r>
      <w:r w:rsidRPr="00550F58">
        <w:rPr>
          <w:rFonts w:ascii="Times New Roman" w:eastAsia="Times New Roman" w:hAnsi="Times New Roman" w:cs="Times New Roman"/>
        </w:rPr>
        <w:t xml:space="preserve"> states that </w:t>
      </w:r>
      <w:r w:rsidRPr="00550F58">
        <w:rPr>
          <w:rFonts w:ascii="Times New Roman" w:eastAsia="Times New Roman" w:hAnsi="Times New Roman" w:cs="Times New Roman"/>
          <w:color w:val="FF0000"/>
        </w:rPr>
        <w:t>standards-based learning (SBL)</w:t>
      </w:r>
      <w:r w:rsidRPr="00550F58">
        <w:rPr>
          <w:rFonts w:ascii="Times New Roman" w:eastAsia="Times New Roman" w:hAnsi="Times New Roman" w:cs="Times New Roman"/>
        </w:rPr>
        <w:t xml:space="preserve"> does not align with the student-oriented innovations of constructivism, user-design, </w:t>
      </w:r>
      <w:r w:rsidRPr="00550F58">
        <w:rPr>
          <w:rFonts w:ascii="Times New Roman" w:eastAsia="Times New Roman" w:hAnsi="Times New Roman" w:cs="Times New Roman"/>
          <w:color w:val="FF0000"/>
        </w:rPr>
        <w:t>or</w:t>
      </w:r>
      <w:r w:rsidRPr="00550F58">
        <w:rPr>
          <w:rFonts w:ascii="Times New Roman" w:eastAsia="Times New Roman" w:hAnsi="Times New Roman" w:cs="Times New Roman"/>
        </w:rPr>
        <w:t xml:space="preserve"> inquiry-based learning. </w:t>
      </w:r>
      <w:proofErr w:type="gramStart"/>
      <w:r w:rsidRPr="00550F58">
        <w:rPr>
          <w:rFonts w:ascii="Times New Roman" w:eastAsia="Times New Roman" w:hAnsi="Times New Roman" w:cs="Times New Roman"/>
          <w:color w:val="FF0000"/>
          <w:u w:val="single"/>
        </w:rPr>
        <w:t>that</w:t>
      </w:r>
      <w:proofErr w:type="gramEnd"/>
      <w:r w:rsidRPr="00550F58">
        <w:rPr>
          <w:rFonts w:ascii="Times New Roman" w:eastAsia="Times New Roman" w:hAnsi="Times New Roman" w:cs="Times New Roman"/>
          <w:color w:val="FF0000"/>
          <w:u w:val="single"/>
        </w:rPr>
        <w:t xml:space="preserve"> it is much more politically motivated rather than what is thought to be the best for learning and learners through by research; </w:t>
      </w:r>
      <w:r w:rsidRPr="00550F58">
        <w:rPr>
          <w:rFonts w:ascii="Times New Roman" w:eastAsia="Times New Roman" w:hAnsi="Times New Roman" w:cs="Times New Roman"/>
          <w:strike/>
          <w:color w:val="FF0000"/>
        </w:rPr>
        <w:t>how</w:t>
      </w:r>
      <w:r w:rsidRPr="00550F58">
        <w:rPr>
          <w:rFonts w:ascii="Times New Roman" w:eastAsia="Times New Roman" w:hAnsi="Times New Roman" w:cs="Times New Roman"/>
        </w:rPr>
        <w:t xml:space="preserve"> </w:t>
      </w:r>
      <w:r w:rsidRPr="00550F58">
        <w:rPr>
          <w:rFonts w:ascii="Times New Roman" w:eastAsia="Times New Roman" w:hAnsi="Times New Roman" w:cs="Times New Roman"/>
          <w:color w:val="FF0000"/>
        </w:rPr>
        <w:t>SBC's</w:t>
      </w:r>
      <w:r w:rsidRPr="00550F58">
        <w:rPr>
          <w:rFonts w:ascii="Times New Roman" w:eastAsia="Times New Roman" w:hAnsi="Times New Roman" w:cs="Times New Roman"/>
        </w:rPr>
        <w:t xml:space="preserve"> credibility of standards development is questioned when it is a politically popular movement</w:t>
      </w:r>
      <w:r w:rsidRPr="00550F58">
        <w:rPr>
          <w:rFonts w:ascii="Times New Roman" w:eastAsia="Times New Roman" w:hAnsi="Times New Roman" w:cs="Times New Roman"/>
          <w:color w:val="FF0000"/>
        </w:rPr>
        <w:t>. It</w:t>
      </w:r>
      <w:r w:rsidRPr="00550F58">
        <w:rPr>
          <w:rFonts w:ascii="Times New Roman" w:eastAsia="Times New Roman" w:hAnsi="Times New Roman" w:cs="Times New Roman"/>
        </w:rPr>
        <w:t xml:space="preserve"> may restrict teachers in their work where the standards and the tests have further disempowered teachers and local communities. </w:t>
      </w:r>
      <w:r w:rsidRPr="00550F58">
        <w:rPr>
          <w:rFonts w:ascii="Times New Roman" w:eastAsia="Times New Roman" w:hAnsi="Times New Roman" w:cs="Times New Roman"/>
          <w:color w:val="FF0000"/>
        </w:rPr>
        <w:t>It also forces</w:t>
      </w:r>
      <w:r w:rsidRPr="00550F58">
        <w:rPr>
          <w:rFonts w:ascii="Times New Roman" w:eastAsia="Times New Roman" w:hAnsi="Times New Roman" w:cs="Times New Roman"/>
        </w:rPr>
        <w:t xml:space="preserve"> the power of local school districts are left to chart their own course.</w:t>
      </w:r>
      <w:r w:rsidRPr="00550F58">
        <w:rPr>
          <w:rFonts w:ascii="Times New Roman" w:eastAsia="Times New Roman" w:hAnsi="Times New Roman" w:cs="Times New Roman"/>
        </w:rPr>
        <w:br/>
        <w:t>Three primary themes include:</w:t>
      </w:r>
      <w:r w:rsidRPr="00550F58">
        <w:rPr>
          <w:rFonts w:ascii="Times New Roman" w:eastAsia="Times New Roman" w:hAnsi="Times New Roman" w:cs="Times New Roman"/>
        </w:rPr>
        <w:br/>
        <w:t xml:space="preserve">1) </w:t>
      </w:r>
      <w:r w:rsidRPr="00550F58">
        <w:rPr>
          <w:rFonts w:ascii="Times New Roman" w:eastAsia="Times New Roman" w:hAnsi="Times New Roman" w:cs="Times New Roman"/>
          <w:shd w:val="clear" w:color="auto" w:fill="FFFFFF"/>
        </w:rPr>
        <w:t>Initiative: Standards</w:t>
      </w:r>
      <w:r w:rsidRPr="00550F58">
        <w:rPr>
          <w:rFonts w:ascii="Times New Roman" w:eastAsia="Times New Roman" w:hAnsi="Times New Roman" w:cs="Times New Roman"/>
        </w:rPr>
        <w:t xml:space="preserve">-based learning is motivated by politics rather than research; </w:t>
      </w:r>
      <w:r w:rsidRPr="00550F58">
        <w:rPr>
          <w:rFonts w:ascii="Times New Roman" w:eastAsia="Times New Roman" w:hAnsi="Times New Roman" w:cs="Times New Roman"/>
          <w:strike/>
          <w:color w:val="FF0000"/>
        </w:rPr>
        <w:t>the standards movement was politically driven and not what is thought to be the best for learning and learners</w:t>
      </w:r>
      <w:r w:rsidRPr="00550F58">
        <w:rPr>
          <w:rFonts w:ascii="Times New Roman" w:eastAsia="Times New Roman" w:hAnsi="Times New Roman" w:cs="Times New Roman"/>
        </w:rPr>
        <w:br/>
        <w:t xml:space="preserve">2) Development: Standards are often very broad and unclear, forcing educators to teach to the test, </w:t>
      </w:r>
      <w:r w:rsidRPr="00550F58">
        <w:rPr>
          <w:rFonts w:ascii="Times New Roman" w:eastAsia="Times New Roman" w:hAnsi="Times New Roman" w:cs="Times New Roman"/>
          <w:color w:val="FF0000"/>
        </w:rPr>
        <w:t>however</w:t>
      </w:r>
      <w:r w:rsidRPr="00550F58">
        <w:rPr>
          <w:rFonts w:ascii="Times New Roman" w:eastAsia="Times New Roman" w:hAnsi="Times New Roman" w:cs="Times New Roman"/>
        </w:rPr>
        <w:t xml:space="preserve"> </w:t>
      </w:r>
      <w:r w:rsidRPr="00550F58">
        <w:rPr>
          <w:rFonts w:ascii="Times New Roman" w:eastAsia="Times New Roman" w:hAnsi="Times New Roman" w:cs="Times New Roman"/>
          <w:strike/>
          <w:color w:val="FF0000"/>
        </w:rPr>
        <w:t>but where</w:t>
      </w:r>
      <w:r w:rsidRPr="00550F58">
        <w:rPr>
          <w:rFonts w:ascii="Times New Roman" w:eastAsia="Times New Roman" w:hAnsi="Times New Roman" w:cs="Times New Roman"/>
        </w:rPr>
        <w:t xml:space="preserve"> standards does facilitate the zeroing in on areas of strengths and weaknesses</w:t>
      </w:r>
      <w:r w:rsidRPr="00550F58">
        <w:rPr>
          <w:rFonts w:ascii="Times New Roman" w:eastAsia="Times New Roman" w:hAnsi="Times New Roman" w:cs="Times New Roman"/>
        </w:rPr>
        <w:br/>
        <w:t xml:space="preserve">3) Limitation: </w:t>
      </w:r>
      <w:bookmarkStart w:id="108" w:name="comment-491259578_3-open"/>
      <w:bookmarkEnd w:id="108"/>
      <w:r w:rsidRPr="00550F58">
        <w:rPr>
          <w:rFonts w:ascii="Times New Roman" w:eastAsia="Times New Roman" w:hAnsi="Times New Roman" w:cs="Times New Roman"/>
        </w:rPr>
        <w:t>SBC may restrict teachers’ work as there is limited time per class, and teachers must meet the standards</w:t>
      </w:r>
      <w:bookmarkStart w:id="109" w:name="comment-491259578_3-close"/>
      <w:bookmarkEnd w:id="109"/>
      <w:r w:rsidRPr="00550F58">
        <w:rPr>
          <w:rFonts w:ascii="Times New Roman" w:eastAsia="Times New Roman" w:hAnsi="Times New Roman" w:cs="Times New Roman"/>
        </w:rPr>
        <w:t>. Implementation requires the teacher to be innovative and provide appropriate material to ensure the learners reach the set standards. Educators should expect to supplement standardized materials and assessments.</w:t>
      </w:r>
      <w:r w:rsidRPr="00550F58">
        <w:rPr>
          <w:rFonts w:ascii="Times New Roman" w:eastAsia="Times New Roman" w:hAnsi="Times New Roman" w:cs="Times New Roman"/>
        </w:rPr>
        <w:br/>
        <w:t xml:space="preserve">We agree there are challenges </w:t>
      </w:r>
      <w:r w:rsidRPr="00550F58">
        <w:rPr>
          <w:rFonts w:ascii="Times New Roman" w:eastAsia="Times New Roman" w:hAnsi="Times New Roman" w:cs="Times New Roman"/>
          <w:color w:val="FF0000"/>
        </w:rPr>
        <w:t>and benefits</w:t>
      </w:r>
      <w:r w:rsidRPr="00550F58">
        <w:rPr>
          <w:rFonts w:ascii="Times New Roman" w:eastAsia="Times New Roman" w:hAnsi="Times New Roman" w:cs="Times New Roman"/>
        </w:rPr>
        <w:t xml:space="preserve"> to implementing SBC:</w:t>
      </w:r>
      <w:r w:rsidRPr="00550F58">
        <w:rPr>
          <w:rFonts w:ascii="Times New Roman" w:eastAsia="Times New Roman" w:hAnsi="Times New Roman" w:cs="Times New Roman"/>
        </w:rPr>
        <w:br/>
        <w:t>- there are benefits of having common educational goals, but standardized testing does impose limits on educators</w:t>
      </w:r>
      <w:r w:rsidRPr="00550F58">
        <w:rPr>
          <w:rFonts w:ascii="Times New Roman" w:eastAsia="Times New Roman" w:hAnsi="Times New Roman" w:cs="Times New Roman"/>
        </w:rPr>
        <w:br/>
        <w:t>- high stake tests are not authentic and teachers can become forced to teach-to-the-test,</w:t>
      </w:r>
      <w:r w:rsidRPr="00550F58">
        <w:rPr>
          <w:rFonts w:ascii="Times New Roman" w:eastAsia="Times New Roman" w:hAnsi="Times New Roman" w:cs="Times New Roman"/>
        </w:rPr>
        <w:br/>
        <w:t xml:space="preserve">- teachers must prepare for the final test authentically, add supplemental materials and assessments in preparation </w:t>
      </w:r>
      <w:r w:rsidRPr="00550F58">
        <w:rPr>
          <w:rFonts w:ascii="Times New Roman" w:eastAsia="Times New Roman" w:hAnsi="Times New Roman" w:cs="Times New Roman"/>
        </w:rPr>
        <w:br/>
      </w:r>
      <w:r w:rsidRPr="00550F58">
        <w:rPr>
          <w:rFonts w:ascii="Times New Roman" w:eastAsia="Times New Roman" w:hAnsi="Times New Roman" w:cs="Times New Roman"/>
        </w:rPr>
        <w:br/>
      </w:r>
      <w:r w:rsidRPr="00550F58">
        <w:rPr>
          <w:rFonts w:ascii="Times New Roman" w:eastAsia="Times New Roman" w:hAnsi="Times New Roman" w:cs="Times New Roman"/>
        </w:rPr>
        <w:lastRenderedPageBreak/>
        <w:t xml:space="preserve">- educators have limited time and resources, thus there are concerns about the practicality of actually implementing it. There may be additional work for students if they are expected to take standardized assessments as well as supplemental </w:t>
      </w:r>
      <w:proofErr w:type="spellStart"/>
      <w:proofErr w:type="gramStart"/>
      <w:r w:rsidRPr="00550F58">
        <w:rPr>
          <w:rFonts w:ascii="Times New Roman" w:eastAsia="Times New Roman" w:hAnsi="Times New Roman" w:cs="Times New Roman"/>
        </w:rPr>
        <w:t>assessments.It</w:t>
      </w:r>
      <w:proofErr w:type="spellEnd"/>
      <w:proofErr w:type="gramEnd"/>
      <w:r w:rsidRPr="00550F58">
        <w:rPr>
          <w:rFonts w:ascii="Times New Roman" w:eastAsia="Times New Roman" w:hAnsi="Times New Roman" w:cs="Times New Roman"/>
        </w:rPr>
        <w:t xml:space="preserve"> may be difficult, in particular for new teachers, to incorporate informal or embedded assessments within normal classroom activities</w:t>
      </w:r>
      <w:r w:rsidRPr="00550F58">
        <w:rPr>
          <w:rFonts w:ascii="Times New Roman" w:eastAsia="Times New Roman" w:hAnsi="Times New Roman" w:cs="Times New Roman"/>
        </w:rPr>
        <w:br/>
      </w:r>
      <w:r w:rsidRPr="00550F58">
        <w:rPr>
          <w:rFonts w:ascii="Times New Roman" w:eastAsia="Times New Roman" w:hAnsi="Times New Roman" w:cs="Times New Roman"/>
        </w:rPr>
        <w:br/>
      </w:r>
      <w:r w:rsidRPr="00550F58">
        <w:rPr>
          <w:rFonts w:ascii="Times New Roman" w:eastAsia="Times New Roman" w:hAnsi="Times New Roman" w:cs="Times New Roman"/>
          <w:color w:val="0000FF"/>
        </w:rPr>
        <w:t>(We should also include some things we didn`t agree on.)</w:t>
      </w:r>
      <w:r w:rsidRPr="00550F58">
        <w:rPr>
          <w:rFonts w:ascii="Times New Roman" w:eastAsia="Times New Roman" w:hAnsi="Times New Roman" w:cs="Times New Roman"/>
        </w:rPr>
        <w:br/>
      </w:r>
      <w:r w:rsidRPr="00550F58">
        <w:rPr>
          <w:rFonts w:ascii="Times New Roman" w:eastAsia="Times New Roman" w:hAnsi="Times New Roman" w:cs="Times New Roman"/>
          <w:color w:val="000000"/>
        </w:rPr>
        <w:t>-The one thing we disagreed on, like any group that gets involved in a discussion on SBC, is whether it is restricting for teachers and learners or if it`s an opportunity that holds teachers accountable for individual learner success.</w:t>
      </w:r>
      <w:r w:rsidRPr="00550F58">
        <w:rPr>
          <w:rFonts w:ascii="Times New Roman" w:eastAsia="Times New Roman" w:hAnsi="Times New Roman" w:cs="Times New Roman"/>
        </w:rPr>
        <w:br/>
      </w:r>
      <w:r w:rsidRPr="00550F58">
        <w:rPr>
          <w:rFonts w:ascii="Times New Roman" w:eastAsia="Times New Roman" w:hAnsi="Times New Roman" w:cs="Times New Roman"/>
        </w:rPr>
        <w:br/>
        <w:t xml:space="preserve">Despite some of these challenges there have been many cases of success with standards based learning. </w:t>
      </w:r>
      <w:proofErr w:type="spellStart"/>
      <w:r w:rsidRPr="00550F58">
        <w:rPr>
          <w:rFonts w:ascii="Times New Roman" w:eastAsia="Times New Roman" w:hAnsi="Times New Roman" w:cs="Times New Roman"/>
        </w:rPr>
        <w:t>Yager</w:t>
      </w:r>
      <w:proofErr w:type="spellEnd"/>
      <w:r w:rsidRPr="00550F58">
        <w:rPr>
          <w:rFonts w:ascii="Times New Roman" w:eastAsia="Times New Roman" w:hAnsi="Times New Roman" w:cs="Times New Roman"/>
        </w:rPr>
        <w:t xml:space="preserve"> (2005) presents 15 case studies of successful standards based instruction and learning in grade 9-12 science classes. He concludes by offering several areas for further development including more emphasis on teaching standards, professional development standards, assessment standards, and content and inquiry standards. </w:t>
      </w:r>
      <w:r w:rsidRPr="00550F58">
        <w:rPr>
          <w:rFonts w:ascii="Times New Roman" w:eastAsia="Times New Roman" w:hAnsi="Times New Roman" w:cs="Times New Roman"/>
        </w:rPr>
        <w:br/>
        <w:t>Competency-based medical education has developed along these lines of SBC where the learning and teaching processes create a culture of all stakeholders in quality management activities at all levels and functions. Medical schools are adopting innovative strategies that engage all stakeholders to strive for excellence on a continuous basis and use quality control to support such strategies.</w:t>
      </w:r>
      <w:r w:rsidRPr="00550F58">
        <w:rPr>
          <w:rFonts w:ascii="Times New Roman" w:eastAsia="Times New Roman" w:hAnsi="Times New Roman" w:cs="Times New Roman"/>
        </w:rPr>
        <w:br/>
        <w:t>Question: Something along these lines?</w:t>
      </w:r>
      <w:r w:rsidRPr="00550F58">
        <w:rPr>
          <w:rFonts w:ascii="Times New Roman" w:eastAsia="Times New Roman" w:hAnsi="Times New Roman" w:cs="Times New Roman"/>
        </w:rPr>
        <w:br/>
        <w:t xml:space="preserve">Can trying to make every area equal for all be all that bad? The studies on making things equal on the basis of race, ethnicity, culture, language, social class, gender and disabilities have boomed. </w:t>
      </w:r>
      <w:r w:rsidRPr="00550F58">
        <w:rPr>
          <w:rFonts w:ascii="Times New Roman" w:eastAsia="Times New Roman" w:hAnsi="Times New Roman" w:cs="Times New Roman"/>
        </w:rPr>
        <w:br/>
        <w:t>Are students not assessed on pre-approved learning goals regardless if it was SBC or not?</w:t>
      </w:r>
    </w:p>
    <w:p w14:paraId="55BB369C" w14:textId="77777777" w:rsidR="00550F58" w:rsidRDefault="00550F58">
      <w:pPr>
        <w:rPr>
          <w:lang w:val="en-US"/>
        </w:rPr>
      </w:pPr>
    </w:p>
    <w:sectPr w:rsidR="00550F58" w:rsidSect="00550F58">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6EBC"/>
    <w:multiLevelType w:val="hybridMultilevel"/>
    <w:tmpl w:val="0938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347"/>
    <w:rsid w:val="00550F58"/>
    <w:rsid w:val="00575172"/>
    <w:rsid w:val="006169B9"/>
    <w:rsid w:val="00667B97"/>
    <w:rsid w:val="006E4347"/>
    <w:rsid w:val="007876FF"/>
    <w:rsid w:val="00825667"/>
    <w:rsid w:val="008C3000"/>
    <w:rsid w:val="00A237A7"/>
    <w:rsid w:val="00ED5A2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0B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E4347"/>
    <w:rPr>
      <w:i/>
      <w:iCs/>
    </w:rPr>
  </w:style>
  <w:style w:type="character" w:styleId="Strong">
    <w:name w:val="Strong"/>
    <w:basedOn w:val="DefaultParagraphFont"/>
    <w:uiPriority w:val="22"/>
    <w:qFormat/>
    <w:rsid w:val="006E4347"/>
    <w:rPr>
      <w:b/>
      <w:bCs/>
    </w:rPr>
  </w:style>
  <w:style w:type="paragraph" w:styleId="BalloonText">
    <w:name w:val="Balloon Text"/>
    <w:basedOn w:val="Normal"/>
    <w:link w:val="BalloonTextChar"/>
    <w:uiPriority w:val="99"/>
    <w:semiHidden/>
    <w:unhideWhenUsed/>
    <w:rsid w:val="00550F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0F58"/>
    <w:rPr>
      <w:rFonts w:ascii="Lucida Grande" w:hAnsi="Lucida Grande" w:cs="Lucida Grande"/>
      <w:sz w:val="18"/>
      <w:szCs w:val="18"/>
      <w:lang w:val="en-CA"/>
    </w:rPr>
  </w:style>
  <w:style w:type="paragraph" w:styleId="ListParagraph">
    <w:name w:val="List Paragraph"/>
    <w:basedOn w:val="Normal"/>
    <w:uiPriority w:val="34"/>
    <w:qFormat/>
    <w:rsid w:val="008C30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E4347"/>
    <w:rPr>
      <w:i/>
      <w:iCs/>
    </w:rPr>
  </w:style>
  <w:style w:type="character" w:styleId="Strong">
    <w:name w:val="Strong"/>
    <w:basedOn w:val="DefaultParagraphFont"/>
    <w:uiPriority w:val="22"/>
    <w:qFormat/>
    <w:rsid w:val="006E4347"/>
    <w:rPr>
      <w:b/>
      <w:bCs/>
    </w:rPr>
  </w:style>
  <w:style w:type="paragraph" w:styleId="BalloonText">
    <w:name w:val="Balloon Text"/>
    <w:basedOn w:val="Normal"/>
    <w:link w:val="BalloonTextChar"/>
    <w:uiPriority w:val="99"/>
    <w:semiHidden/>
    <w:unhideWhenUsed/>
    <w:rsid w:val="00550F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0F58"/>
    <w:rPr>
      <w:rFonts w:ascii="Lucida Grande" w:hAnsi="Lucida Grande" w:cs="Lucida Grande"/>
      <w:sz w:val="18"/>
      <w:szCs w:val="18"/>
      <w:lang w:val="en-CA"/>
    </w:rPr>
  </w:style>
  <w:style w:type="paragraph" w:styleId="ListParagraph">
    <w:name w:val="List Paragraph"/>
    <w:basedOn w:val="Normal"/>
    <w:uiPriority w:val="34"/>
    <w:qFormat/>
    <w:rsid w:val="008C3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923</Words>
  <Characters>5267</Characters>
  <Application>Microsoft Macintosh Word</Application>
  <DocSecurity>0</DocSecurity>
  <Lines>43</Lines>
  <Paragraphs>12</Paragraphs>
  <ScaleCrop>false</ScaleCrop>
  <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Burchill</dc:creator>
  <cp:keywords/>
  <dc:description/>
  <cp:lastModifiedBy>Steven Burchill</cp:lastModifiedBy>
  <cp:revision>6</cp:revision>
  <dcterms:created xsi:type="dcterms:W3CDTF">2014-02-24T00:09:00Z</dcterms:created>
  <dcterms:modified xsi:type="dcterms:W3CDTF">2014-02-24T00:47:00Z</dcterms:modified>
</cp:coreProperties>
</file>